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16CC" w:rsidRDefault="005816CC" w:rsidP="005816CC">
      <w:pPr>
        <w:jc w:val="right"/>
        <w:rPr>
          <w:rFonts w:ascii="ＭＳ ゴシック" w:eastAsia="ＭＳ ゴシック" w:hAnsi="ＭＳ ゴシック"/>
          <w:sz w:val="24"/>
        </w:rPr>
      </w:pPr>
      <w:bookmarkStart w:id="0" w:name="_GoBack"/>
      <w:bookmarkEnd w:id="0"/>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rsidR="00C46400" w:rsidRPr="00513C4C" w:rsidRDefault="00C46400" w:rsidP="00C46400">
      <w:pPr>
        <w:jc w:val="center"/>
        <w:rPr>
          <w:rFonts w:ascii="ＭＳ ゴシック" w:eastAsia="ＭＳ ゴシック" w:hAnsi="ＭＳ ゴシック" w:hint="eastAsia"/>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rsidR="00C46400" w:rsidRPr="00513C4C" w:rsidRDefault="00C85C45" w:rsidP="00C46400">
      <w:pPr>
        <w:jc w:val="right"/>
        <w:rPr>
          <w:rFonts w:hint="eastAsia"/>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rsidR="005816CC" w:rsidRPr="00513C4C" w:rsidRDefault="005816CC" w:rsidP="00C46400">
      <w:pPr>
        <w:rPr>
          <w:rFonts w:hint="eastAsia"/>
          <w:color w:val="000000"/>
        </w:rPr>
      </w:pPr>
    </w:p>
    <w:p w:rsidR="00C46400" w:rsidRPr="00513C4C" w:rsidRDefault="00C46400" w:rsidP="00C46400">
      <w:pPr>
        <w:rPr>
          <w:rFonts w:hint="eastAsia"/>
          <w:color w:val="000000"/>
          <w:lang w:eastAsia="zh-CN"/>
        </w:rPr>
      </w:pPr>
      <w:r w:rsidRPr="00513C4C">
        <w:rPr>
          <w:rFonts w:hint="eastAsia"/>
          <w:color w:val="000000"/>
          <w:lang w:eastAsia="zh-CN"/>
        </w:rPr>
        <w:t>横浜市</w:t>
      </w:r>
      <w:del w:id="1" w:author="高橋 節也" w:date="2021-05-05T14:16:00Z">
        <w:r w:rsidR="005816CC" w:rsidRPr="00513C4C" w:rsidDel="00D61253">
          <w:rPr>
            <w:rFonts w:hint="eastAsia"/>
            <w:color w:val="000000"/>
          </w:rPr>
          <w:delText>◯◯</w:delText>
        </w:r>
      </w:del>
      <w:ins w:id="2" w:author="高橋 節也" w:date="2021-05-05T14:16:00Z">
        <w:r w:rsidR="00D61253">
          <w:rPr>
            <w:rFonts w:hint="eastAsia"/>
            <w:color w:val="000000"/>
          </w:rPr>
          <w:t>旭</w:t>
        </w:r>
      </w:ins>
      <w:r w:rsidR="005816CC" w:rsidRPr="00513C4C">
        <w:rPr>
          <w:rFonts w:hint="eastAsia"/>
          <w:color w:val="000000"/>
        </w:rPr>
        <w:t>区</w:t>
      </w:r>
      <w:r w:rsidRPr="00513C4C">
        <w:rPr>
          <w:rFonts w:hint="eastAsia"/>
          <w:color w:val="000000"/>
          <w:lang w:eastAsia="zh-CN"/>
        </w:rPr>
        <w:t>長</w:t>
      </w:r>
    </w:p>
    <w:p w:rsidR="00C46400" w:rsidRPr="00513C4C" w:rsidRDefault="00C46400" w:rsidP="00C46400">
      <w:pPr>
        <w:ind w:leftChars="1800" w:left="3855"/>
        <w:jc w:val="left"/>
        <w:rPr>
          <w:rFonts w:hint="eastAsia"/>
          <w:color w:val="000000"/>
          <w:lang w:eastAsia="zh-CN"/>
        </w:rPr>
      </w:pPr>
      <w:r w:rsidRPr="00513C4C">
        <w:rPr>
          <w:rFonts w:hint="eastAsia"/>
          <w:color w:val="000000"/>
          <w:spacing w:val="97"/>
          <w:fitText w:val="1050" w:id="836991238"/>
        </w:rPr>
        <w:t>所在</w:t>
      </w:r>
      <w:r w:rsidRPr="00513C4C">
        <w:rPr>
          <w:rFonts w:hint="eastAsia"/>
          <w:color w:val="000000"/>
          <w:spacing w:val="1"/>
          <w:fitText w:val="1050" w:id="836991238"/>
        </w:rPr>
        <w:t>地</w:t>
      </w:r>
    </w:p>
    <w:p w:rsidR="00C46400" w:rsidRPr="00513C4C" w:rsidRDefault="00C46400" w:rsidP="00C46400">
      <w:pPr>
        <w:ind w:leftChars="1800" w:left="3855"/>
        <w:jc w:val="left"/>
        <w:rPr>
          <w:rFonts w:hint="eastAsia"/>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rsidR="00C46400" w:rsidRPr="00513C4C" w:rsidRDefault="00C46400" w:rsidP="00C46400">
      <w:pPr>
        <w:ind w:leftChars="1800" w:left="3855"/>
        <w:rPr>
          <w:rFonts w:hAnsi="ＭＳ 明朝" w:hint="eastAsia"/>
          <w:color w:val="000000"/>
        </w:rPr>
      </w:pPr>
      <w:r w:rsidRPr="00513C4C">
        <w:rPr>
          <w:rFonts w:hint="eastAsia"/>
          <w:color w:val="000000"/>
        </w:rPr>
        <w:t xml:space="preserve">代表者氏名　　　　　　　　　　　　　　</w:t>
      </w:r>
      <w:r w:rsidRPr="00513C4C">
        <w:rPr>
          <w:rFonts w:hAnsi="ＭＳ 明朝" w:hint="eastAsia"/>
          <w:color w:val="000000"/>
        </w:rPr>
        <w:t>㊞</w:t>
      </w:r>
    </w:p>
    <w:p w:rsidR="00C46400" w:rsidRPr="00513C4C" w:rsidRDefault="00C46400" w:rsidP="00C46400">
      <w:pPr>
        <w:ind w:leftChars="1800" w:left="3855"/>
        <w:rPr>
          <w:rFonts w:hAnsi="ＭＳ 明朝" w:hint="eastAsia"/>
          <w:color w:val="000000"/>
        </w:rPr>
      </w:pPr>
    </w:p>
    <w:p w:rsidR="00C46400" w:rsidRPr="00513C4C" w:rsidRDefault="00C46400" w:rsidP="00C46400">
      <w:pPr>
        <w:ind w:leftChars="1712" w:left="3881" w:hangingChars="100" w:hanging="214"/>
        <w:rPr>
          <w:rFonts w:hAnsi="ＭＳ 明朝" w:hint="eastAsia"/>
          <w:color w:val="000000"/>
        </w:rPr>
      </w:pPr>
      <w:r w:rsidRPr="00513C4C">
        <w:rPr>
          <w:rFonts w:hAnsi="ＭＳ 明朝" w:hint="eastAsia"/>
          <w:color w:val="000000"/>
        </w:rPr>
        <w:t>＜横浜市税の手続きにおいて、通知等送付先の登録が</w:t>
      </w:r>
    </w:p>
    <w:p w:rsidR="00C46400" w:rsidRPr="00513C4C" w:rsidRDefault="00C46400" w:rsidP="00C46400">
      <w:pPr>
        <w:ind w:leftChars="1812" w:left="3881"/>
        <w:rPr>
          <w:rFonts w:hAnsi="ＭＳ 明朝" w:hint="eastAsia"/>
          <w:color w:val="000000"/>
        </w:rPr>
      </w:pPr>
      <w:r w:rsidRPr="00513C4C">
        <w:rPr>
          <w:rFonts w:hAnsi="ＭＳ 明朝" w:hint="eastAsia"/>
          <w:color w:val="000000"/>
        </w:rPr>
        <w:t>上記所在地と異なる場合は、下記もご記入ください＞</w:t>
      </w:r>
    </w:p>
    <w:p w:rsidR="00C46400" w:rsidRPr="00513C4C" w:rsidRDefault="00C46400" w:rsidP="00C46400">
      <w:pPr>
        <w:ind w:leftChars="1707" w:left="3870" w:hangingChars="100" w:hanging="214"/>
        <w:rPr>
          <w:rFonts w:hint="eastAsia"/>
          <w:color w:val="000000"/>
        </w:rPr>
      </w:pPr>
      <w:r w:rsidRPr="00513C4C">
        <w:rPr>
          <w:rFonts w:hAnsi="ＭＳ 明朝" w:hint="eastAsia"/>
          <w:color w:val="000000"/>
        </w:rPr>
        <w:t xml:space="preserve">　通知等送付先</w:t>
      </w:r>
    </w:p>
    <w:p w:rsidR="00C46400" w:rsidRPr="00513C4C" w:rsidRDefault="00C46400" w:rsidP="00C46400">
      <w:pPr>
        <w:rPr>
          <w:rFonts w:hint="eastAsia"/>
          <w:color w:val="000000"/>
        </w:rPr>
      </w:pPr>
    </w:p>
    <w:p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Pr="00513C4C">
        <w:rPr>
          <w:rFonts w:hAnsi="ＭＳ 明朝" w:hint="eastAsia"/>
          <w:bCs/>
          <w:color w:val="000000"/>
        </w:rPr>
        <w:t>横浜市が以下の市税納付状況調査を行うことに同意します。</w:t>
      </w:r>
    </w:p>
    <w:p w:rsidR="00C46400" w:rsidRPr="00C46400" w:rsidRDefault="00C46400" w:rsidP="00C46400">
      <w:pPr>
        <w:snapToGrid w:val="0"/>
        <w:ind w:firstLineChars="50" w:firstLine="107"/>
        <w:rPr>
          <w:rFonts w:hAnsi="ＭＳ 明朝" w:hint="eastAsia"/>
          <w:bCs/>
        </w:rPr>
      </w:pPr>
      <w:r w:rsidRPr="00C46400">
        <w:rPr>
          <w:rFonts w:hAnsi="ＭＳ 明朝" w:hint="eastAsia"/>
          <w:bCs/>
        </w:rPr>
        <w:t>(1)市民税・県民税（特別徴収分）</w:t>
      </w:r>
    </w:p>
    <w:p w:rsidR="00C46400" w:rsidRPr="00C46400" w:rsidRDefault="00C46400" w:rsidP="00C46400">
      <w:pPr>
        <w:rPr>
          <w:rFonts w:hAnsi="ＭＳ 明朝" w:hint="eastAsia"/>
          <w:bCs/>
        </w:rPr>
      </w:pPr>
      <w:r w:rsidRPr="00C46400">
        <w:rPr>
          <w:rFonts w:hAnsi="ＭＳ 明朝" w:hint="eastAsia"/>
          <w:bCs/>
        </w:rPr>
        <w:t xml:space="preserve"> (2)市民税・県民税（普通徴収分）</w:t>
      </w:r>
    </w:p>
    <w:p w:rsidR="00C46400" w:rsidRPr="00C46400" w:rsidRDefault="00C46400" w:rsidP="00C46400">
      <w:pPr>
        <w:rPr>
          <w:rFonts w:hAnsi="ＭＳ 明朝" w:hint="eastAsia"/>
          <w:bCs/>
        </w:rPr>
      </w:pPr>
      <w:r w:rsidRPr="00C46400">
        <w:rPr>
          <w:rFonts w:hAnsi="ＭＳ 明朝" w:hint="eastAsia"/>
          <w:bCs/>
        </w:rPr>
        <w:t xml:space="preserve"> (3)法人市民税</w:t>
      </w:r>
    </w:p>
    <w:p w:rsidR="00C46400" w:rsidRPr="00C46400" w:rsidRDefault="00C46400" w:rsidP="00C46400">
      <w:pPr>
        <w:rPr>
          <w:rFonts w:hAnsi="ＭＳ 明朝" w:hint="eastAsia"/>
          <w:bCs/>
        </w:rPr>
      </w:pPr>
      <w:r w:rsidRPr="00C46400">
        <w:rPr>
          <w:rFonts w:hAnsi="ＭＳ 明朝" w:hint="eastAsia"/>
          <w:bCs/>
        </w:rPr>
        <w:t xml:space="preserve"> (4)事業所税</w:t>
      </w:r>
    </w:p>
    <w:p w:rsidR="00C46400" w:rsidRPr="00C46400" w:rsidRDefault="00C46400" w:rsidP="00C46400">
      <w:pPr>
        <w:rPr>
          <w:rFonts w:hAnsi="ＭＳ 明朝" w:hint="eastAsia"/>
          <w:bCs/>
        </w:rPr>
      </w:pPr>
      <w:r w:rsidRPr="00C46400">
        <w:rPr>
          <w:rFonts w:hAnsi="ＭＳ 明朝" w:hint="eastAsia"/>
          <w:bCs/>
        </w:rPr>
        <w:t xml:space="preserve"> (5)固定資産税・都市計画税（土地・家屋）</w:t>
      </w:r>
    </w:p>
    <w:p w:rsidR="00C46400" w:rsidRPr="00C46400" w:rsidRDefault="00C46400" w:rsidP="00C46400">
      <w:pPr>
        <w:ind w:firstLineChars="50" w:firstLine="107"/>
        <w:rPr>
          <w:rFonts w:hAnsi="ＭＳ 明朝" w:hint="eastAsia"/>
          <w:bCs/>
        </w:rPr>
      </w:pPr>
      <w:r w:rsidRPr="00C46400">
        <w:rPr>
          <w:rFonts w:hAnsi="ＭＳ 明朝" w:hint="eastAsia"/>
          <w:bCs/>
        </w:rPr>
        <w:t>(6)固定資産税（償却資産）</w:t>
      </w:r>
    </w:p>
    <w:p w:rsidR="00C46400" w:rsidRPr="00C46400" w:rsidRDefault="00C46400" w:rsidP="00C46400">
      <w:pPr>
        <w:ind w:firstLineChars="50" w:firstLine="107"/>
        <w:rPr>
          <w:rFonts w:hAnsi="ＭＳ 明朝" w:hint="eastAsia"/>
          <w:bCs/>
        </w:rPr>
      </w:pPr>
      <w:r w:rsidRPr="00C46400">
        <w:rPr>
          <w:rFonts w:hAnsi="ＭＳ 明朝" w:hint="eastAsia"/>
          <w:bCs/>
        </w:rPr>
        <w:t>(7)軽自動車税</w:t>
      </w:r>
    </w:p>
    <w:p w:rsidR="00C46400" w:rsidRPr="00C46400" w:rsidRDefault="008C1939" w:rsidP="00C46400">
      <w:pPr>
        <w:ind w:firstLineChars="50" w:firstLine="105"/>
        <w:rPr>
          <w:rFonts w:hAnsi="ＭＳ 明朝" w:hint="eastAsia"/>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-890905</wp:posOffset>
                </wp:positionH>
                <wp:positionV relativeFrom="paragraph">
                  <wp:posOffset>106680</wp:posOffset>
                </wp:positionV>
                <wp:extent cx="7591425" cy="0"/>
                <wp:effectExtent l="9525" t="12065" r="9525" b="698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E0A33A"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rsidR="00C46400" w:rsidRPr="00C46400" w:rsidRDefault="00C46400" w:rsidP="00C46400">
      <w:pPr>
        <w:ind w:firstLineChars="50" w:firstLine="108"/>
        <w:rPr>
          <w:rFonts w:hAnsi="ＭＳ 明朝" w:hint="eastAsia"/>
          <w:b/>
          <w:bCs/>
        </w:rPr>
      </w:pPr>
      <w:r w:rsidRPr="00C46400">
        <w:rPr>
          <w:rFonts w:hAnsi="ＭＳ 明朝" w:hint="eastAsia"/>
          <w:b/>
          <w:bCs/>
        </w:rPr>
        <w:t>【横浜市からのお知らせ】</w:t>
      </w:r>
    </w:p>
    <w:p w:rsidR="00C46400" w:rsidRPr="00C46400" w:rsidRDefault="00C46400" w:rsidP="00CA4381">
      <w:pPr>
        <w:spacing w:line="200" w:lineRule="exact"/>
        <w:ind w:firstLineChars="50" w:firstLine="107"/>
        <w:rPr>
          <w:rFonts w:hAnsi="ＭＳ 明朝" w:hint="eastAsia"/>
          <w:bCs/>
        </w:rPr>
      </w:pPr>
    </w:p>
    <w:p w:rsidR="00C46400" w:rsidRPr="00C46400" w:rsidRDefault="006514C1" w:rsidP="00CF29E3">
      <w:pPr>
        <w:ind w:firstLineChars="100" w:firstLine="194"/>
        <w:rPr>
          <w:rFonts w:hAnsi="ＭＳ 明朝" w:hint="eastAsia"/>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場合には、調査結果を各施設所管課において共有</w:t>
      </w:r>
      <w:r w:rsidR="00CF29E3">
        <w:rPr>
          <w:rFonts w:hAnsi="ＭＳ 明朝" w:hint="eastAsia"/>
          <w:bCs/>
          <w:sz w:val="20"/>
          <w:szCs w:val="20"/>
        </w:rPr>
        <w:t>させていただきますのでご了承ください。</w:t>
      </w:r>
    </w:p>
    <w:p w:rsidR="00C46400" w:rsidRPr="00C46400" w:rsidRDefault="00C46400" w:rsidP="00CA4381">
      <w:pPr>
        <w:spacing w:line="200" w:lineRule="exact"/>
        <w:rPr>
          <w:rFonts w:ascii="ＭＳ ゴシック" w:eastAsia="ＭＳ ゴシック" w:hAnsi="ＭＳ ゴシック" w:hint="eastAsia"/>
        </w:rPr>
      </w:pPr>
    </w:p>
    <w:p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21"/>
                <w:szCs w:val="21"/>
              </w:rPr>
              <w:t>（　有　・　無　）</w:t>
            </w:r>
          </w:p>
        </w:tc>
      </w:tr>
    </w:tbl>
    <w:p w:rsidR="00C85C45" w:rsidRPr="00C85C45" w:rsidRDefault="00C85C45" w:rsidP="00C85C45">
      <w:pPr>
        <w:rPr>
          <w:rFonts w:hint="eastAsia"/>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法人市民税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rPr>
                <w:rFonts w:ascii="ＭＳ ゴシック" w:eastAsia="ＭＳ ゴシック" w:hAnsi="ＭＳ ゴシック" w:hint="eastAsia"/>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r w:rsidR="00C85C45"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事業所税</w:t>
            </w:r>
          </w:p>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ind w:left="391" w:hangingChars="300" w:hanging="391"/>
              <w:rPr>
                <w:rFonts w:ascii="ＭＳ ゴシック" w:eastAsia="ＭＳ ゴシック" w:hAnsi="ＭＳ ゴシック" w:cs="ＭＳ Ｐゴシック" w:hint="eastAsia"/>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rsidR="00C85C45" w:rsidRPr="00C85C45" w:rsidRDefault="00C85C45">
            <w:pPr>
              <w:spacing w:line="280" w:lineRule="exact"/>
              <w:rPr>
                <w:rFonts w:ascii="ＭＳ ゴシック" w:eastAsia="ＭＳ ゴシック" w:hAnsi="ＭＳ ゴシック" w:cs="ＭＳ Ｐゴシック" w:hint="eastAsia"/>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rsidR="00C85C45" w:rsidRPr="00C85C45" w:rsidRDefault="00C85C45">
            <w:pPr>
              <w:rPr>
                <w:rFonts w:ascii="ＭＳ ゴシック" w:eastAsia="ＭＳ ゴシック" w:hAnsi="ＭＳ ゴシック" w:hint="eastAsia"/>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rsidR="00C85C45" w:rsidRPr="00C85C45" w:rsidRDefault="00C85C45">
            <w:pPr>
              <w:widowControl/>
              <w:spacing w:line="280" w:lineRule="exact"/>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C85C45" w:rsidRPr="00C85C45" w:rsidRDefault="00C85C45">
            <w:pPr>
              <w:rPr>
                <w:rFonts w:ascii="ＭＳ ゴシック" w:eastAsia="ＭＳ ゴシック" w:hAnsi="ＭＳ ゴシック" w:hint="eastAsia"/>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rsidR="00C85C45" w:rsidRPr="00C85C45" w:rsidRDefault="00C85C45">
            <w:pPr>
              <w:spacing w:line="280" w:lineRule="exact"/>
              <w:rPr>
                <w:rFonts w:ascii="ＭＳ ゴシック" w:eastAsia="ＭＳ ゴシック" w:hAnsi="ＭＳ ゴシック" w:hint="eastAsia"/>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ind w:leftChars="100" w:left="214"/>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rsidR="00C85C45" w:rsidRPr="002477D6" w:rsidRDefault="00C85C45" w:rsidP="002477D6">
                  <w:pPr>
                    <w:spacing w:line="280" w:lineRule="exact"/>
                    <w:rPr>
                      <w:rFonts w:ascii="ＭＳ ゴシック" w:eastAsia="ＭＳ ゴシック" w:hAnsi="ＭＳ ゴシック" w:hint="eastAsia"/>
                      <w:bCs/>
                      <w:color w:val="000000"/>
                      <w:sz w:val="21"/>
                      <w:szCs w:val="21"/>
                    </w:rPr>
                  </w:pPr>
                </w:p>
              </w:tc>
            </w:tr>
          </w:tbl>
          <w:p w:rsidR="00C85C45" w:rsidRPr="00C85C45" w:rsidRDefault="00C85C45">
            <w:pPr>
              <w:rPr>
                <w:rFonts w:ascii="ＭＳ ゴシック" w:eastAsia="ＭＳ ゴシック" w:hAnsi="ＭＳ ゴシック" w:hint="eastAsia"/>
                <w:bCs/>
                <w:color w:val="000000"/>
                <w:sz w:val="21"/>
                <w:szCs w:val="21"/>
              </w:rPr>
            </w:pPr>
          </w:p>
        </w:tc>
      </w:tr>
    </w:tbl>
    <w:p w:rsidR="00C85C45" w:rsidRPr="00C85C45" w:rsidRDefault="00C85C45" w:rsidP="00C85C45">
      <w:pPr>
        <w:spacing w:line="120" w:lineRule="exact"/>
        <w:rPr>
          <w:rFonts w:ascii="ＭＳ ゴシック" w:eastAsia="ＭＳ ゴシック" w:hAnsi="ＭＳ ゴシック" w:hint="eastAsia"/>
          <w:bCs/>
          <w:color w:val="000000"/>
          <w:sz w:val="21"/>
          <w:szCs w:val="21"/>
        </w:rPr>
      </w:pPr>
    </w:p>
    <w:p w:rsidR="00692166" w:rsidRPr="002F6C39" w:rsidRDefault="00692166" w:rsidP="005816CC">
      <w:pPr>
        <w:adjustRightInd w:val="0"/>
        <w:snapToGrid w:val="0"/>
        <w:spacing w:line="340" w:lineRule="atLeast"/>
        <w:ind w:rightChars="-100" w:right="-214"/>
        <w:rPr>
          <w:rFonts w:hAnsi="ＭＳ 明朝" w:hint="eastAsia"/>
          <w:bCs/>
          <w:color w:val="FF0000"/>
        </w:rPr>
      </w:pPr>
    </w:p>
    <w:sectPr w:rsidR="00692166"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986" w:rsidRDefault="003D1986">
      <w:r>
        <w:separator/>
      </w:r>
    </w:p>
  </w:endnote>
  <w:endnote w:type="continuationSeparator" w:id="0">
    <w:p w:rsidR="003D1986" w:rsidRDefault="003D1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C1939">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986" w:rsidRDefault="003D1986">
      <w:r>
        <w:separator/>
      </w:r>
    </w:p>
  </w:footnote>
  <w:footnote w:type="continuationSeparator" w:id="0">
    <w:p w:rsidR="003D1986" w:rsidRDefault="003D19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986"/>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A750F"/>
    <w:rsid w:val="008B2C28"/>
    <w:rsid w:val="008B2DCD"/>
    <w:rsid w:val="008B5538"/>
    <w:rsid w:val="008B580F"/>
    <w:rsid w:val="008C1939"/>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1253"/>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4D8C4D0-820D-4725-84A3-D2B8A3586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D5730-A2A5-4CB7-A413-3AE1AADA2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734</Characters>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2021-05-25T09:32:00Z</dcterms:created>
  <dcterms:modified xsi:type="dcterms:W3CDTF">2021-05-25T09:32:00Z</dcterms:modified>
</cp:coreProperties>
</file>